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9901745"/>
    <w:p w14:paraId="0FE9B5FD" w14:textId="4F75DE8A" w:rsidR="00BC5A13" w:rsidRPr="00C80565" w:rsidRDefault="00BC5A13" w:rsidP="00BC5A13">
      <w:pPr>
        <w:spacing w:before="120" w:after="120" w:line="200" w:lineRule="exact"/>
        <w:ind w:left="288"/>
        <w:rPr>
          <w:rFonts w:ascii="Arial" w:hAnsi="Arial"/>
          <w:u w:val="single"/>
        </w:rPr>
      </w:pPr>
      <w:r>
        <w:rPr>
          <w:noProof/>
        </w:rPr>
        <mc:AlternateContent>
          <mc:Choice Requires="wps">
            <w:drawing>
              <wp:anchor distT="0" distB="0" distL="114300" distR="114300" simplePos="0" relativeHeight="251659264" behindDoc="0" locked="0" layoutInCell="1" allowOverlap="1" wp14:anchorId="34D83310" wp14:editId="31095E5D">
                <wp:simplePos x="0" y="0"/>
                <wp:positionH relativeFrom="margin">
                  <wp:posOffset>5334000</wp:posOffset>
                </wp:positionH>
                <wp:positionV relativeFrom="margin">
                  <wp:posOffset>31750</wp:posOffset>
                </wp:positionV>
                <wp:extent cx="966470" cy="1009015"/>
                <wp:effectExtent l="0" t="127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 cy="100901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71298A6" w14:textId="058F80FF" w:rsidR="00BC5A13" w:rsidRDefault="00BC5A13" w:rsidP="00BC5A13">
                            <w:r w:rsidRPr="005447F0">
                              <w:rPr>
                                <w:noProof/>
                              </w:rPr>
                              <w:drawing>
                                <wp:inline distT="0" distB="0" distL="0" distR="0" wp14:anchorId="652BA981" wp14:editId="13A394C8">
                                  <wp:extent cx="76962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9620" cy="876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83310" id="_x0000_t202" coordsize="21600,21600" o:spt="202" path="m,l,21600r21600,l21600,xe">
                <v:stroke joinstyle="miter"/>
                <v:path gradientshapeok="t" o:connecttype="rect"/>
              </v:shapetype>
              <v:shape id="Text Box 2" o:spid="_x0000_s1026" type="#_x0000_t202" style="position:absolute;left:0;text-align:left;margin-left:420pt;margin-top:2.5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" stroked="f" strokeweight="1pt">
                <v:textbox>
                  <w:txbxContent>
                    <w:p w14:paraId="571298A6" w14:textId="058F80FF" w:rsidR="00BC5A13" w:rsidRDefault="00BC5A13" w:rsidP="00BC5A13">
                      <w:r w:rsidRPr="005447F0">
                        <w:rPr>
                          <w:noProof/>
                        </w:rPr>
                        <w:drawing>
                          <wp:inline distT="0" distB="0" distL="0" distR="0" wp14:anchorId="652BA981" wp14:editId="13A394C8">
                            <wp:extent cx="76962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9620" cy="876300"/>
                                    </a:xfrm>
                                    <a:prstGeom prst="rect">
                                      <a:avLst/>
                                    </a:prstGeom>
                                    <a:noFill/>
                                    <a:ln>
                                      <a:noFill/>
                                    </a:ln>
                                  </pic:spPr>
                                </pic:pic>
                              </a:graphicData>
                            </a:graphic>
                          </wp:inline>
                        </w:drawing>
                      </w:r>
                    </w:p>
                  </w:txbxContent>
                </v:textbox>
                <w10:wrap type="square" anchorx="margin" anchory="margin"/>
              </v:shape>
            </w:pict>
          </mc:Fallback>
        </mc:AlternateContent>
      </w:r>
      <w:bookmarkEnd w:id="0"/>
      <w:r w:rsidRPr="00C80565">
        <w:rPr>
          <w:rFonts w:ascii="Arial" w:hAnsi="Arial"/>
          <w:b/>
          <w:u w:val="single"/>
        </w:rPr>
        <w:t>ELECTRIC SERVICE TARIFF:</w:t>
      </w:r>
      <w:r w:rsidRPr="00C80565">
        <w:rPr>
          <w:rFonts w:ascii="Arial" w:hAnsi="Arial"/>
          <w:b/>
        </w:rPr>
        <w:tab/>
      </w:r>
      <w:r w:rsidRPr="00C80565">
        <w:rPr>
          <w:rFonts w:ascii="Arial" w:hAnsi="Arial"/>
          <w:b/>
        </w:rPr>
        <w:tab/>
      </w:r>
      <w:r w:rsidRPr="00C80565">
        <w:rPr>
          <w:rFonts w:ascii="Arial" w:hAnsi="Arial"/>
          <w:b/>
        </w:rPr>
        <w:tab/>
      </w:r>
      <w:r w:rsidRPr="00C80565">
        <w:rPr>
          <w:rFonts w:ascii="Arial" w:hAnsi="Arial"/>
          <w:b/>
        </w:rPr>
        <w:tab/>
      </w:r>
    </w:p>
    <w:p w14:paraId="555FE410" w14:textId="77777777" w:rsidR="00B87679" w:rsidRDefault="00BC5A13" w:rsidP="003B299E">
      <w:pPr>
        <w:spacing w:after="120" w:line="320" w:lineRule="exact"/>
        <w:ind w:left="288"/>
        <w:rPr>
          <w:rFonts w:ascii="Arial" w:hAnsi="Arial"/>
          <w:b/>
          <w:sz w:val="32"/>
        </w:rPr>
      </w:pPr>
      <w:r w:rsidRPr="00C80565">
        <w:rPr>
          <w:rFonts w:ascii="Arial" w:hAnsi="Arial"/>
          <w:b/>
          <w:sz w:val="32"/>
        </w:rPr>
        <w:t xml:space="preserve">TIME OF USE </w:t>
      </w:r>
      <w:r w:rsidR="003B299E">
        <w:rPr>
          <w:rFonts w:ascii="Arial" w:hAnsi="Arial"/>
          <w:b/>
          <w:sz w:val="32"/>
        </w:rPr>
        <w:t>–</w:t>
      </w:r>
      <w:r w:rsidRPr="00C80565">
        <w:rPr>
          <w:rFonts w:ascii="Arial" w:hAnsi="Arial"/>
          <w:b/>
          <w:sz w:val="32"/>
        </w:rPr>
        <w:t xml:space="preserve"> </w:t>
      </w:r>
      <w:r w:rsidR="00B87679">
        <w:rPr>
          <w:rFonts w:ascii="Arial" w:hAnsi="Arial"/>
          <w:b/>
          <w:sz w:val="32"/>
        </w:rPr>
        <w:t>ELECTRIC VEHICLE</w:t>
      </w:r>
    </w:p>
    <w:p w14:paraId="15E6B6E1" w14:textId="37C5946D" w:rsidR="00BC5A13" w:rsidRPr="00C80565" w:rsidRDefault="00B87679" w:rsidP="001C5B93">
      <w:pPr>
        <w:spacing w:after="360" w:line="320" w:lineRule="exact"/>
        <w:ind w:left="288"/>
        <w:rPr>
          <w:rFonts w:ascii="Arial" w:hAnsi="Arial"/>
          <w:b/>
          <w:sz w:val="32"/>
        </w:rPr>
      </w:pPr>
      <w:r>
        <w:rPr>
          <w:rFonts w:ascii="Arial" w:hAnsi="Arial"/>
          <w:b/>
          <w:sz w:val="32"/>
        </w:rPr>
        <w:t>CHARGING SCHEDULE:</w:t>
      </w:r>
      <w:r w:rsidR="00BC5A13" w:rsidRPr="00C80565">
        <w:rPr>
          <w:rFonts w:ascii="Arial" w:hAnsi="Arial"/>
          <w:b/>
          <w:sz w:val="32"/>
        </w:rPr>
        <w:t xml:space="preserve"> “TOU-</w:t>
      </w:r>
      <w:r w:rsidR="003B299E">
        <w:rPr>
          <w:rFonts w:ascii="Arial" w:hAnsi="Arial"/>
          <w:b/>
          <w:sz w:val="32"/>
        </w:rPr>
        <w:t>EVC</w:t>
      </w:r>
      <w:r>
        <w:rPr>
          <w:rFonts w:ascii="Arial" w:hAnsi="Arial"/>
          <w:b/>
          <w:sz w:val="32"/>
        </w:rPr>
        <w:t>-</w:t>
      </w:r>
      <w:del w:id="1" w:author="Author">
        <w:r w:rsidR="002A32A1" w:rsidDel="00115BC9">
          <w:rPr>
            <w:rFonts w:ascii="Arial" w:hAnsi="Arial"/>
            <w:b/>
            <w:sz w:val="32"/>
          </w:rPr>
          <w:delText>2</w:delText>
        </w:r>
      </w:del>
      <w:ins w:id="2" w:author="Author">
        <w:r w:rsidR="00115BC9">
          <w:rPr>
            <w:rFonts w:ascii="Arial" w:hAnsi="Arial"/>
            <w:b/>
            <w:sz w:val="32"/>
          </w:rPr>
          <w:t>3</w:t>
        </w:r>
      </w:ins>
      <w:r w:rsidR="00BC5A13" w:rsidRPr="00C80565">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88"/>
        <w:gridCol w:w="5564"/>
        <w:gridCol w:w="1006"/>
        <w:gridCol w:w="1080"/>
      </w:tblGrid>
      <w:tr w:rsidR="00BC5A13" w:rsidRPr="00C80565" w14:paraId="275ECB1A" w14:textId="77777777" w:rsidTr="001F0DF6">
        <w:trPr>
          <w:trHeight w:hRule="exact" w:val="260"/>
          <w:jc w:val="center"/>
        </w:trPr>
        <w:tc>
          <w:tcPr>
            <w:tcW w:w="1088" w:type="dxa"/>
            <w:shd w:val="pct5" w:color="auto" w:fill="auto"/>
          </w:tcPr>
          <w:p w14:paraId="4F028C5C"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w:t>
            </w:r>
          </w:p>
        </w:tc>
        <w:tc>
          <w:tcPr>
            <w:tcW w:w="5564" w:type="dxa"/>
            <w:shd w:val="pct5" w:color="auto" w:fill="auto"/>
          </w:tcPr>
          <w:p w14:paraId="2FCF8F39"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EFFECTIVE DATE</w:t>
            </w:r>
          </w:p>
        </w:tc>
        <w:tc>
          <w:tcPr>
            <w:tcW w:w="1006" w:type="dxa"/>
            <w:shd w:val="pct5" w:color="auto" w:fill="auto"/>
          </w:tcPr>
          <w:p w14:paraId="48B64377"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REVISION</w:t>
            </w:r>
          </w:p>
        </w:tc>
        <w:tc>
          <w:tcPr>
            <w:tcW w:w="1080" w:type="dxa"/>
            <w:shd w:val="pct5" w:color="auto" w:fill="auto"/>
          </w:tcPr>
          <w:p w14:paraId="13470A32"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 NO.</w:t>
            </w:r>
          </w:p>
        </w:tc>
      </w:tr>
      <w:tr w:rsidR="00BC5A13" w:rsidRPr="00C80565" w14:paraId="21C6F264" w14:textId="77777777" w:rsidTr="001F0DF6">
        <w:trPr>
          <w:jc w:val="center"/>
        </w:trPr>
        <w:tc>
          <w:tcPr>
            <w:tcW w:w="1088" w:type="dxa"/>
            <w:shd w:val="pct5" w:color="auto" w:fill="auto"/>
          </w:tcPr>
          <w:p w14:paraId="7AA25AFD" w14:textId="30A8D0D4" w:rsidR="00BC5A13" w:rsidRPr="00C80565" w:rsidRDefault="00BC5A13" w:rsidP="0005502A">
            <w:pPr>
              <w:spacing w:after="120" w:line="280" w:lineRule="exact"/>
              <w:jc w:val="center"/>
              <w:rPr>
                <w:rFonts w:ascii="Arial" w:hAnsi="Arial"/>
              </w:rPr>
            </w:pPr>
            <w:r w:rsidRPr="00C80565">
              <w:rPr>
                <w:rFonts w:ascii="Arial" w:hAnsi="Arial"/>
              </w:rPr>
              <w:t xml:space="preserve">1 of </w:t>
            </w:r>
            <w:r w:rsidR="006E4779">
              <w:rPr>
                <w:rFonts w:ascii="Arial" w:hAnsi="Arial"/>
              </w:rPr>
              <w:t>2</w:t>
            </w:r>
          </w:p>
        </w:tc>
        <w:tc>
          <w:tcPr>
            <w:tcW w:w="5564" w:type="dxa"/>
            <w:shd w:val="pct5" w:color="auto" w:fill="auto"/>
          </w:tcPr>
          <w:p w14:paraId="4189A51B" w14:textId="0A74C165" w:rsidR="00BC5A13" w:rsidRPr="00C80565" w:rsidRDefault="00BC5A13" w:rsidP="0005502A">
            <w:pPr>
              <w:spacing w:after="120" w:line="280" w:lineRule="exact"/>
              <w:jc w:val="center"/>
              <w:rPr>
                <w:rFonts w:ascii="Arial" w:hAnsi="Arial"/>
              </w:rPr>
            </w:pPr>
            <w:r w:rsidRPr="00C80565">
              <w:rPr>
                <w:rFonts w:ascii="Arial" w:hAnsi="Arial"/>
              </w:rPr>
              <w:t>With Bills Rendered for the Billing Month of</w:t>
            </w:r>
            <w:r w:rsidR="001F0DF6">
              <w:rPr>
                <w:rFonts w:ascii="Arial" w:hAnsi="Arial"/>
              </w:rPr>
              <w:t xml:space="preserve"> </w:t>
            </w:r>
            <w:del w:id="3" w:author="Author">
              <w:r w:rsidR="002A32A1" w:rsidDel="00115BC9">
                <w:rPr>
                  <w:rFonts w:ascii="Arial" w:hAnsi="Arial"/>
                </w:rPr>
                <w:delText>January</w:delText>
              </w:r>
            </w:del>
            <w:ins w:id="4" w:author="Author">
              <w:r w:rsidR="00115BC9">
                <w:rPr>
                  <w:rFonts w:ascii="Arial" w:hAnsi="Arial"/>
                </w:rPr>
                <w:t>April</w:t>
              </w:r>
            </w:ins>
            <w:r w:rsidR="002A32A1">
              <w:rPr>
                <w:rFonts w:ascii="Arial" w:hAnsi="Arial"/>
              </w:rPr>
              <w:t>, 2024</w:t>
            </w:r>
          </w:p>
        </w:tc>
        <w:tc>
          <w:tcPr>
            <w:tcW w:w="1006" w:type="dxa"/>
            <w:shd w:val="pct5" w:color="auto" w:fill="auto"/>
          </w:tcPr>
          <w:p w14:paraId="588FC6C3" w14:textId="77777777" w:rsidR="00BC5A13" w:rsidRPr="00C80565" w:rsidRDefault="00BC5A13" w:rsidP="0005502A">
            <w:pPr>
              <w:spacing w:after="120" w:line="280" w:lineRule="exact"/>
              <w:jc w:val="center"/>
              <w:rPr>
                <w:rFonts w:ascii="Arial" w:hAnsi="Arial"/>
              </w:rPr>
            </w:pPr>
            <w:r w:rsidRPr="00C80565">
              <w:rPr>
                <w:rFonts w:ascii="Arial" w:hAnsi="Arial"/>
              </w:rPr>
              <w:t>Original</w:t>
            </w:r>
          </w:p>
        </w:tc>
        <w:tc>
          <w:tcPr>
            <w:tcW w:w="1080" w:type="dxa"/>
            <w:shd w:val="pct5" w:color="auto" w:fill="auto"/>
          </w:tcPr>
          <w:p w14:paraId="1EC90B65" w14:textId="33C62B82" w:rsidR="00BC5A13" w:rsidRPr="00C80565" w:rsidRDefault="00B87679" w:rsidP="0005502A">
            <w:pPr>
              <w:spacing w:after="120" w:line="280" w:lineRule="exact"/>
              <w:jc w:val="center"/>
              <w:rPr>
                <w:rFonts w:ascii="Arial" w:hAnsi="Arial"/>
              </w:rPr>
            </w:pPr>
            <w:r>
              <w:rPr>
                <w:rFonts w:ascii="Arial" w:hAnsi="Arial"/>
              </w:rPr>
              <w:t>4.30</w:t>
            </w:r>
          </w:p>
        </w:tc>
      </w:tr>
    </w:tbl>
    <w:p w14:paraId="684DB1DB" w14:textId="77777777" w:rsidR="00BC5A13" w:rsidRPr="00C80565" w:rsidRDefault="00BC5A13" w:rsidP="001C5B93">
      <w:pPr>
        <w:spacing w:before="360" w:after="120" w:line="200" w:lineRule="exact"/>
        <w:ind w:left="288" w:right="288"/>
        <w:jc w:val="center"/>
        <w:rPr>
          <w:rFonts w:ascii="Arial" w:hAnsi="Arial"/>
        </w:rPr>
      </w:pPr>
      <w:r w:rsidRPr="00C80565">
        <w:rPr>
          <w:rFonts w:ascii="Arial" w:hAnsi="Arial"/>
          <w:b/>
        </w:rPr>
        <w:t>AVAILABILITY:</w:t>
      </w:r>
    </w:p>
    <w:p w14:paraId="07ACFBFF" w14:textId="5E5CCDB3" w:rsidR="00BC5A13" w:rsidRPr="00C80565" w:rsidRDefault="00BC5A13" w:rsidP="001C5B93">
      <w:pPr>
        <w:spacing w:before="120" w:after="120" w:line="200" w:lineRule="exact"/>
        <w:ind w:left="288" w:right="288"/>
        <w:jc w:val="both"/>
        <w:rPr>
          <w:rFonts w:ascii="Arial" w:hAnsi="Arial"/>
        </w:rPr>
      </w:pPr>
      <w:r w:rsidRPr="00C80565">
        <w:rPr>
          <w:rFonts w:ascii="Arial" w:hAnsi="Arial"/>
        </w:rPr>
        <w:t>Throughout the Company's service area from existing lines of adequate capacity</w:t>
      </w:r>
      <w:r w:rsidR="00EA248B">
        <w:rPr>
          <w:rFonts w:ascii="Arial" w:hAnsi="Arial"/>
        </w:rPr>
        <w:t>.</w:t>
      </w:r>
      <w:r>
        <w:rPr>
          <w:rFonts w:ascii="Arial" w:hAnsi="Arial"/>
        </w:rPr>
        <w:t xml:space="preserve">    </w:t>
      </w:r>
    </w:p>
    <w:p w14:paraId="124C2C86" w14:textId="77777777" w:rsidR="00BC5A13" w:rsidRPr="00C80565" w:rsidRDefault="00BC5A13" w:rsidP="001C5B93">
      <w:pPr>
        <w:spacing w:before="120" w:after="120" w:line="200" w:lineRule="exact"/>
        <w:ind w:left="288" w:right="288"/>
        <w:jc w:val="center"/>
        <w:rPr>
          <w:rFonts w:ascii="Arial" w:hAnsi="Arial"/>
          <w:b/>
        </w:rPr>
      </w:pPr>
      <w:r w:rsidRPr="00C80565">
        <w:rPr>
          <w:rFonts w:ascii="Arial" w:hAnsi="Arial"/>
          <w:b/>
        </w:rPr>
        <w:t>APPLICABILITY:</w:t>
      </w:r>
    </w:p>
    <w:p w14:paraId="0F54BDB7" w14:textId="547FE59A" w:rsidR="00BC5A13" w:rsidRPr="00C80565" w:rsidRDefault="00B87679" w:rsidP="001C5B93">
      <w:pPr>
        <w:spacing w:before="120" w:after="120"/>
        <w:ind w:left="288" w:right="288"/>
        <w:jc w:val="both"/>
        <w:rPr>
          <w:rFonts w:ascii="Arial" w:hAnsi="Arial"/>
          <w:b/>
          <w:i/>
          <w:u w:val="single"/>
        </w:rPr>
      </w:pPr>
      <w:r>
        <w:rPr>
          <w:rFonts w:ascii="Arial" w:hAnsi="Arial"/>
        </w:rPr>
        <w:t>Applicable to all</w:t>
      </w:r>
      <w:r w:rsidR="00BC5A13" w:rsidRPr="00C80565">
        <w:rPr>
          <w:rFonts w:ascii="Arial" w:hAnsi="Arial"/>
        </w:rPr>
        <w:t xml:space="preserve"> </w:t>
      </w:r>
      <w:r w:rsidR="00560FEE" w:rsidRPr="00560FEE">
        <w:rPr>
          <w:rFonts w:ascii="Arial" w:hAnsi="Arial"/>
        </w:rPr>
        <w:t xml:space="preserve">electric service for </w:t>
      </w:r>
      <w:r w:rsidR="00EA248B">
        <w:rPr>
          <w:rFonts w:ascii="Arial" w:hAnsi="Arial"/>
        </w:rPr>
        <w:t xml:space="preserve">non-residential </w:t>
      </w:r>
      <w:r w:rsidR="003B299E" w:rsidRPr="003B299E">
        <w:rPr>
          <w:rFonts w:ascii="Arial" w:hAnsi="Arial"/>
        </w:rPr>
        <w:t>premises</w:t>
      </w:r>
      <w:r w:rsidR="004E600B">
        <w:rPr>
          <w:rFonts w:ascii="Arial" w:hAnsi="Arial"/>
        </w:rPr>
        <w:t xml:space="preserve"> </w:t>
      </w:r>
      <w:r w:rsidR="003B299E" w:rsidRPr="003B299E">
        <w:rPr>
          <w:rFonts w:ascii="Arial" w:hAnsi="Arial"/>
        </w:rPr>
        <w:t>dedicated to electric vehicle charging served behind a dedicated meter</w:t>
      </w:r>
      <w:r w:rsidR="00E707EB">
        <w:rPr>
          <w:rFonts w:ascii="Arial" w:hAnsi="Arial"/>
        </w:rPr>
        <w:t xml:space="preserve">. </w:t>
      </w:r>
    </w:p>
    <w:p w14:paraId="40FECF53" w14:textId="77777777" w:rsidR="00BC5A13" w:rsidRPr="00C80565" w:rsidRDefault="00BC5A13" w:rsidP="001C5B93">
      <w:pPr>
        <w:tabs>
          <w:tab w:val="left" w:pos="360"/>
        </w:tabs>
        <w:spacing w:before="120" w:after="120"/>
        <w:ind w:left="648" w:right="288" w:hanging="360"/>
        <w:jc w:val="center"/>
        <w:rPr>
          <w:rFonts w:ascii="Arial" w:hAnsi="Arial"/>
          <w:b/>
          <w:caps/>
        </w:rPr>
      </w:pPr>
      <w:r w:rsidRPr="00C80565">
        <w:rPr>
          <w:rFonts w:ascii="Arial" w:hAnsi="Arial"/>
          <w:b/>
          <w:caps/>
        </w:rPr>
        <w:t>Type Of Service:</w:t>
      </w:r>
    </w:p>
    <w:p w14:paraId="0A6485B0" w14:textId="77777777" w:rsidR="00BC5A13" w:rsidRPr="00C80565" w:rsidRDefault="00BC5A13" w:rsidP="001C5B93">
      <w:pPr>
        <w:spacing w:before="120" w:after="120"/>
        <w:ind w:left="288" w:right="288"/>
        <w:jc w:val="both"/>
        <w:rPr>
          <w:rFonts w:ascii="Arial" w:hAnsi="Arial"/>
        </w:rPr>
      </w:pPr>
      <w:r w:rsidRPr="00C80565">
        <w:rPr>
          <w:rFonts w:ascii="Arial" w:hAnsi="Arial"/>
        </w:rPr>
        <w:t xml:space="preserve">Single or three phase, 60 hertz, and at a standard voltage.  </w:t>
      </w:r>
    </w:p>
    <w:p w14:paraId="4D695EF1" w14:textId="77777777" w:rsidR="00BC5A13" w:rsidRPr="00C80565" w:rsidRDefault="00BC5A13" w:rsidP="001C5B93">
      <w:pPr>
        <w:tabs>
          <w:tab w:val="left" w:pos="360"/>
        </w:tabs>
        <w:spacing w:before="120" w:after="120"/>
        <w:ind w:left="648" w:right="288" w:hanging="360"/>
        <w:jc w:val="center"/>
        <w:rPr>
          <w:rFonts w:ascii="Arial" w:hAnsi="Arial"/>
          <w:b/>
        </w:rPr>
      </w:pPr>
      <w:r w:rsidRPr="00C80565">
        <w:rPr>
          <w:rFonts w:ascii="Arial" w:hAnsi="Arial"/>
          <w:b/>
        </w:rPr>
        <w:t>MONTHLY RATE:</w:t>
      </w:r>
    </w:p>
    <w:p w14:paraId="5E6C319E" w14:textId="1D44E894" w:rsidR="00BC5A13" w:rsidRPr="006C38F5" w:rsidRDefault="00BC5A13" w:rsidP="001C5B93">
      <w:pPr>
        <w:tabs>
          <w:tab w:val="decimal" w:leader="dot" w:pos="7470"/>
        </w:tabs>
        <w:spacing w:before="120" w:after="120"/>
        <w:ind w:left="288" w:right="288"/>
        <w:rPr>
          <w:rFonts w:ascii="Arial" w:hAnsi="Arial"/>
          <w:b/>
        </w:rPr>
      </w:pPr>
      <w:r w:rsidRPr="00C80565">
        <w:rPr>
          <w:rFonts w:ascii="Arial" w:hAnsi="Arial"/>
          <w:b/>
        </w:rPr>
        <w:t>Basic Service Charge</w:t>
      </w:r>
      <w:r>
        <w:rPr>
          <w:rFonts w:ascii="Arial" w:hAnsi="Arial"/>
          <w:b/>
        </w:rPr>
        <w:t>.</w:t>
      </w:r>
      <w:r w:rsidRPr="006C38F5">
        <w:rPr>
          <w:rFonts w:ascii="Arial" w:hAnsi="Arial"/>
          <w:b/>
        </w:rPr>
        <w:t>…………………………………………………………………………</w:t>
      </w:r>
      <w:r w:rsidR="003917C6">
        <w:rPr>
          <w:rFonts w:ascii="Arial" w:hAnsi="Arial"/>
          <w:b/>
        </w:rPr>
        <w:t>..</w:t>
      </w:r>
      <w:r w:rsidRPr="006C38F5">
        <w:rPr>
          <w:rFonts w:ascii="Arial" w:hAnsi="Arial"/>
          <w:b/>
        </w:rPr>
        <w:t>……$</w:t>
      </w:r>
      <w:r w:rsidR="00DB1796">
        <w:rPr>
          <w:rFonts w:ascii="Arial" w:hAnsi="Arial"/>
          <w:b/>
        </w:rPr>
        <w:t>148.00</w:t>
      </w:r>
      <w:r w:rsidDel="007050A8">
        <w:rPr>
          <w:rFonts w:ascii="Arial" w:hAnsi="Arial" w:cs="Arial"/>
          <w:b/>
          <w:bCs/>
        </w:rPr>
        <w:t xml:space="preserve"> </w:t>
      </w:r>
    </w:p>
    <w:p w14:paraId="77B87414" w14:textId="77777777" w:rsidR="00BC5A13" w:rsidRPr="006C38F5" w:rsidRDefault="00BC5A13" w:rsidP="001C5B93">
      <w:pPr>
        <w:tabs>
          <w:tab w:val="decimal" w:leader="dot" w:pos="7470"/>
        </w:tabs>
        <w:spacing w:before="120" w:after="120"/>
        <w:ind w:left="288" w:right="288"/>
        <w:rPr>
          <w:rFonts w:ascii="Arial" w:hAnsi="Arial"/>
          <w:b/>
        </w:rPr>
      </w:pPr>
      <w:r w:rsidRPr="006C38F5">
        <w:rPr>
          <w:rFonts w:ascii="Arial" w:hAnsi="Arial"/>
          <w:b/>
        </w:rPr>
        <w:t>Energy Charges:</w:t>
      </w:r>
    </w:p>
    <w:p w14:paraId="7A4A22DE" w14:textId="59EA095D" w:rsidR="00BC5A13" w:rsidRPr="006C38F5" w:rsidRDefault="00BC5A13" w:rsidP="003917C6">
      <w:pPr>
        <w:pStyle w:val="Heading1"/>
        <w:tabs>
          <w:tab w:val="clear" w:pos="720"/>
          <w:tab w:val="clear" w:pos="1080"/>
          <w:tab w:val="clear" w:pos="1440"/>
          <w:tab w:val="clear" w:pos="8352"/>
          <w:tab w:val="left" w:pos="3785"/>
          <w:tab w:val="center" w:leader="dot" w:pos="5130"/>
          <w:tab w:val="decimal" w:leader="dot" w:pos="7740"/>
        </w:tabs>
        <w:spacing w:after="120"/>
        <w:ind w:left="720" w:right="288" w:firstLine="0"/>
      </w:pPr>
      <w:r w:rsidRPr="006C38F5">
        <w:t>On-Peak kWh</w:t>
      </w:r>
      <w:r>
        <w:t>....................................................................................</w:t>
      </w:r>
      <w:r w:rsidR="003917C6">
        <w:t>..</w:t>
      </w:r>
      <w:r>
        <w:t>..............</w:t>
      </w:r>
      <w:ins w:id="5" w:author="Author">
        <w:r w:rsidR="00A134E6">
          <w:rPr>
            <w:rFonts w:cs="Arial"/>
            <w:bCs/>
          </w:rPr>
          <w:t>23.7691</w:t>
        </w:r>
      </w:ins>
      <w:del w:id="6" w:author="Author">
        <w:r w:rsidR="00DB1796" w:rsidDel="00A134E6">
          <w:rPr>
            <w:rFonts w:cs="Arial"/>
            <w:bCs/>
          </w:rPr>
          <w:delText>20.7695</w:delText>
        </w:r>
      </w:del>
      <w:r>
        <w:rPr>
          <w:rFonts w:cs="Arial"/>
          <w:bCs/>
        </w:rPr>
        <w:t>¢</w:t>
      </w:r>
      <w:r w:rsidRPr="006C38F5">
        <w:t xml:space="preserve"> per kWh</w:t>
      </w:r>
    </w:p>
    <w:p w14:paraId="72918EE9" w14:textId="029A0E5F" w:rsidR="00BC5A13" w:rsidRPr="006C38F5" w:rsidRDefault="00BC5A13" w:rsidP="003917C6">
      <w:pPr>
        <w:pStyle w:val="Heading1"/>
        <w:tabs>
          <w:tab w:val="clear" w:pos="720"/>
          <w:tab w:val="clear" w:pos="1080"/>
          <w:tab w:val="clear" w:pos="1440"/>
          <w:tab w:val="clear" w:pos="8352"/>
          <w:tab w:val="center" w:leader="dot" w:pos="5130"/>
          <w:tab w:val="decimal" w:leader="dot" w:pos="7740"/>
        </w:tabs>
        <w:spacing w:after="120"/>
        <w:ind w:left="720" w:right="288" w:firstLine="0"/>
      </w:pPr>
      <w:r w:rsidRPr="006C38F5">
        <w:t>Off-Peak kWh</w:t>
      </w:r>
      <w:r>
        <w:t>...................................................................................</w:t>
      </w:r>
      <w:r w:rsidR="003917C6">
        <w:t>..</w:t>
      </w:r>
      <w:r>
        <w:t>................</w:t>
      </w:r>
      <w:ins w:id="7" w:author="Author">
        <w:r w:rsidR="00A134E6">
          <w:t>5.9424</w:t>
        </w:r>
      </w:ins>
      <w:del w:id="8" w:author="Author">
        <w:r w:rsidR="00DB1796" w:rsidDel="00A134E6">
          <w:delText>5.1924</w:delText>
        </w:r>
      </w:del>
      <w:r w:rsidRPr="006C38F5">
        <w:t>¢ per kWh</w:t>
      </w:r>
    </w:p>
    <w:p w14:paraId="080223C8" w14:textId="49CFBED3" w:rsidR="00560FEE" w:rsidRDefault="00560FEE" w:rsidP="001C5B93">
      <w:pPr>
        <w:pStyle w:val="Heading1"/>
        <w:tabs>
          <w:tab w:val="center" w:leader="dot" w:pos="5130"/>
          <w:tab w:val="decimal" w:leader="dot" w:pos="7740"/>
        </w:tabs>
        <w:spacing w:before="120" w:after="120"/>
        <w:ind w:left="648" w:right="756"/>
      </w:pPr>
      <w:r>
        <w:t xml:space="preserve">Demand Charge: </w:t>
      </w:r>
    </w:p>
    <w:p w14:paraId="3C1A26A3" w14:textId="52E906B4" w:rsidR="00560FEE" w:rsidRDefault="00560FEE" w:rsidP="003917C6">
      <w:pPr>
        <w:pStyle w:val="Heading1"/>
        <w:tabs>
          <w:tab w:val="clear" w:pos="720"/>
          <w:tab w:val="clear" w:pos="1080"/>
          <w:tab w:val="clear" w:pos="1440"/>
          <w:tab w:val="clear" w:pos="8352"/>
          <w:tab w:val="center" w:leader="dot" w:pos="5130"/>
          <w:tab w:val="decimal" w:leader="dot" w:pos="7740"/>
        </w:tabs>
        <w:spacing w:after="240"/>
        <w:ind w:left="720" w:right="288" w:firstLine="0"/>
      </w:pPr>
      <w:r>
        <w:t>Maximum kW ………………………………………………………</w:t>
      </w:r>
      <w:r w:rsidR="003917C6">
        <w:t>..</w:t>
      </w:r>
      <w:r>
        <w:t>……………..……..</w:t>
      </w:r>
      <w:ins w:id="9" w:author="Author">
        <w:r w:rsidR="00A134E6">
          <w:t>$5.11</w:t>
        </w:r>
      </w:ins>
      <w:del w:id="10" w:author="Author">
        <w:r w:rsidDel="00A134E6">
          <w:delText>$</w:delText>
        </w:r>
        <w:r w:rsidR="00DB1796" w:rsidDel="00A134E6">
          <w:delText>4.46</w:delText>
        </w:r>
      </w:del>
      <w:r w:rsidR="001305A9">
        <w:t xml:space="preserve"> </w:t>
      </w:r>
      <w:r>
        <w:t>per kW</w:t>
      </w:r>
    </w:p>
    <w:p w14:paraId="28931A13" w14:textId="2970B34B" w:rsidR="00BC5A13" w:rsidRPr="006C38F5" w:rsidRDefault="00BC5A13" w:rsidP="001C5B93">
      <w:pPr>
        <w:tabs>
          <w:tab w:val="decimal" w:pos="2970"/>
        </w:tabs>
        <w:spacing w:before="240" w:after="240"/>
        <w:ind w:left="288" w:right="288"/>
        <w:jc w:val="both"/>
        <w:rPr>
          <w:rFonts w:ascii="Arial" w:hAnsi="Arial"/>
          <w:b/>
        </w:rPr>
      </w:pPr>
      <w:r w:rsidRPr="006C38F5">
        <w:rPr>
          <w:rFonts w:ascii="Arial" w:hAnsi="Arial"/>
          <w:b/>
        </w:rPr>
        <w:t xml:space="preserve">Minimum Monthly Bill: </w:t>
      </w:r>
      <w:r>
        <w:rPr>
          <w:rFonts w:ascii="Arial" w:hAnsi="Arial"/>
          <w:b/>
        </w:rPr>
        <w:t>$</w:t>
      </w:r>
      <w:r w:rsidR="00DB1796">
        <w:rPr>
          <w:rFonts w:ascii="Arial" w:hAnsi="Arial"/>
          <w:b/>
        </w:rPr>
        <w:t xml:space="preserve">148.00 </w:t>
      </w:r>
      <w:r w:rsidRPr="006C38F5">
        <w:rPr>
          <w:rFonts w:ascii="Arial" w:hAnsi="Arial"/>
          <w:b/>
        </w:rPr>
        <w:t xml:space="preserve">Basic Service Charge plus Environmental Compliance Cost Recovery, </w:t>
      </w:r>
      <w:del w:id="11" w:author="Author">
        <w:r w:rsidRPr="006C38F5" w:rsidDel="00115BC9">
          <w:rPr>
            <w:rFonts w:ascii="Arial" w:hAnsi="Arial"/>
            <w:b/>
          </w:rPr>
          <w:delText xml:space="preserve">plus Nuclear Construction Cost Recovery, </w:delText>
        </w:r>
      </w:del>
      <w:r w:rsidRPr="006C38F5">
        <w:rPr>
          <w:rFonts w:ascii="Arial" w:hAnsi="Arial"/>
          <w:b/>
        </w:rPr>
        <w:t>plus appropriate Demand Side Management Schedule, plus Municipal Franchise Fee.</w:t>
      </w:r>
    </w:p>
    <w:p w14:paraId="0479CA3D" w14:textId="77777777" w:rsidR="00124D8B" w:rsidRPr="00C05C2D" w:rsidRDefault="00124D8B" w:rsidP="00124D8B">
      <w:pPr>
        <w:spacing w:before="360" w:after="120" w:line="200" w:lineRule="exact"/>
        <w:ind w:left="288" w:right="288"/>
        <w:jc w:val="center"/>
        <w:outlineLvl w:val="0"/>
        <w:rPr>
          <w:rFonts w:ascii="Helv" w:hAnsi="Helv"/>
          <w:b/>
        </w:rPr>
      </w:pPr>
      <w:r w:rsidRPr="00C05C2D">
        <w:rPr>
          <w:rFonts w:ascii="Helv" w:hAnsi="Helv"/>
          <w:b/>
        </w:rPr>
        <w:t>DETERMINATION OF REACTIVE DEMAND:</w:t>
      </w:r>
    </w:p>
    <w:p w14:paraId="4F503404" w14:textId="713BDA66" w:rsidR="00124D8B" w:rsidRPr="000D5B5E" w:rsidRDefault="00124D8B" w:rsidP="00124D8B">
      <w:pPr>
        <w:spacing w:before="120" w:after="120" w:line="200" w:lineRule="exact"/>
        <w:ind w:left="288" w:right="288"/>
        <w:jc w:val="both"/>
        <w:outlineLvl w:val="0"/>
        <w:rPr>
          <w:rFonts w:ascii="Helv" w:hAnsi="Helv"/>
        </w:rPr>
      </w:pPr>
      <w:r w:rsidRPr="00C05C2D">
        <w:rPr>
          <w:rFonts w:ascii="Helv" w:hAnsi="Helv"/>
        </w:rPr>
        <w:t>Where there is an indication of a power factor of less than Ninety-Five percent (95%) lagging, the Company may at its option, install metering equipment to measure Reactive Demand. The Reactive Demand shall be the highest 30</w:t>
      </w:r>
      <w:r w:rsidRPr="00C05C2D">
        <w:rPr>
          <w:rFonts w:ascii="Helv" w:hAnsi="Helv"/>
        </w:rPr>
        <w:noBreakHyphen/>
        <w:t xml:space="preserve">minute kVAR measured during the month. The Excess Reactive Demand shall be kVAR which is </w:t>
      </w:r>
      <w:proofErr w:type="gramStart"/>
      <w:r w:rsidRPr="00C05C2D">
        <w:rPr>
          <w:rFonts w:ascii="Helv" w:hAnsi="Helv"/>
        </w:rPr>
        <w:t>in excess of</w:t>
      </w:r>
      <w:proofErr w:type="gramEnd"/>
      <w:r w:rsidRPr="00C05C2D">
        <w:rPr>
          <w:rFonts w:ascii="Helv" w:hAnsi="Helv"/>
        </w:rPr>
        <w:t xml:space="preserve"> one</w:t>
      </w:r>
      <w:r w:rsidRPr="00C05C2D">
        <w:rPr>
          <w:rFonts w:ascii="Helv" w:hAnsi="Helv"/>
        </w:rPr>
        <w:noBreakHyphen/>
        <w:t xml:space="preserve">third of the measured actual kW in the current month. The </w:t>
      </w:r>
      <w:r w:rsidRPr="000D5B5E">
        <w:rPr>
          <w:rFonts w:ascii="Helv" w:hAnsi="Helv"/>
        </w:rPr>
        <w:t xml:space="preserve">Company will bill excess kVAR at the rate of </w:t>
      </w:r>
      <w:ins w:id="12" w:author="Author">
        <w:r w:rsidR="00A134E6">
          <w:rPr>
            <w:rFonts w:ascii="Helv" w:hAnsi="Helv"/>
          </w:rPr>
          <w:t>$0.41</w:t>
        </w:r>
      </w:ins>
      <w:del w:id="13" w:author="Author">
        <w:r w:rsidRPr="000D5B5E" w:rsidDel="00A134E6">
          <w:rPr>
            <w:rFonts w:ascii="Helv" w:hAnsi="Helv"/>
          </w:rPr>
          <w:delText>$</w:delText>
        </w:r>
        <w:r w:rsidR="00DB1796" w:rsidDel="00A134E6">
          <w:rPr>
            <w:rFonts w:ascii="Helv" w:hAnsi="Helv"/>
          </w:rPr>
          <w:delText>0.36</w:delText>
        </w:r>
      </w:del>
      <w:r w:rsidR="00DB1796">
        <w:rPr>
          <w:rFonts w:ascii="Helv" w:hAnsi="Helv"/>
        </w:rPr>
        <w:t xml:space="preserve"> </w:t>
      </w:r>
      <w:r w:rsidRPr="000D5B5E">
        <w:rPr>
          <w:rFonts w:ascii="Helv" w:hAnsi="Helv"/>
        </w:rPr>
        <w:t>per excess kVAR.</w:t>
      </w:r>
    </w:p>
    <w:p w14:paraId="52E85D96" w14:textId="77777777" w:rsidR="00124D8B" w:rsidRPr="00C05C2D" w:rsidRDefault="00124D8B" w:rsidP="00124D8B">
      <w:pPr>
        <w:spacing w:before="120" w:after="120" w:line="200" w:lineRule="exact"/>
        <w:ind w:left="288" w:right="288"/>
        <w:jc w:val="center"/>
        <w:outlineLvl w:val="0"/>
        <w:rPr>
          <w:rFonts w:ascii="Arial" w:hAnsi="Arial"/>
          <w:b/>
        </w:rPr>
      </w:pPr>
      <w:r w:rsidRPr="00C05C2D">
        <w:rPr>
          <w:rFonts w:ascii="Arial" w:hAnsi="Arial"/>
          <w:b/>
        </w:rPr>
        <w:t>ENVIRONMENTAL COMPLIANCE COST RECOVERY:</w:t>
      </w:r>
    </w:p>
    <w:p w14:paraId="375B1F0E" w14:textId="77777777" w:rsidR="00124D8B" w:rsidRPr="00C05C2D" w:rsidRDefault="00124D8B" w:rsidP="00124D8B">
      <w:pPr>
        <w:spacing w:before="120" w:after="120" w:line="200" w:lineRule="exact"/>
        <w:ind w:left="288" w:right="288"/>
        <w:jc w:val="both"/>
        <w:outlineLvl w:val="0"/>
        <w:rPr>
          <w:rFonts w:ascii="Arial" w:hAnsi="Arial"/>
          <w:b/>
        </w:rPr>
      </w:pPr>
      <w:r w:rsidRPr="00C05C2D">
        <w:rPr>
          <w:rFonts w:ascii="Arial" w:hAnsi="Arial"/>
        </w:rPr>
        <w:t>The amount calculated at the above rate will be increased under the provisions of the Company's effective Environmental Compliance Cost Recovery Schedule, including any applicable adjustments.</w:t>
      </w:r>
    </w:p>
    <w:p w14:paraId="3DC33494" w14:textId="7311CA33" w:rsidR="00124D8B" w:rsidRPr="00C05C2D" w:rsidDel="00115BC9" w:rsidRDefault="00124D8B" w:rsidP="00124D8B">
      <w:pPr>
        <w:spacing w:before="120" w:after="120" w:line="200" w:lineRule="exact"/>
        <w:ind w:left="288" w:right="288"/>
        <w:jc w:val="center"/>
        <w:rPr>
          <w:del w:id="14" w:author="Author"/>
          <w:rFonts w:ascii="Arial" w:hAnsi="Arial"/>
          <w:b/>
        </w:rPr>
      </w:pPr>
      <w:del w:id="15" w:author="Author">
        <w:r w:rsidRPr="00C05C2D" w:rsidDel="00115BC9">
          <w:rPr>
            <w:rFonts w:ascii="Arial" w:hAnsi="Arial"/>
            <w:b/>
          </w:rPr>
          <w:delText>NUCLEAR CONSTRUCTION COST RECOVERY:</w:delText>
        </w:r>
      </w:del>
    </w:p>
    <w:p w14:paraId="04C4D91A" w14:textId="7147D996" w:rsidR="00124D8B" w:rsidRPr="00C05C2D" w:rsidDel="00115BC9" w:rsidRDefault="00124D8B" w:rsidP="00124D8B">
      <w:pPr>
        <w:spacing w:before="120" w:after="120" w:line="200" w:lineRule="exact"/>
        <w:ind w:left="288" w:right="288"/>
        <w:jc w:val="both"/>
        <w:outlineLvl w:val="0"/>
        <w:rPr>
          <w:del w:id="16" w:author="Author"/>
          <w:rFonts w:ascii="Helv" w:hAnsi="Helv"/>
        </w:rPr>
      </w:pPr>
      <w:del w:id="17" w:author="Author">
        <w:r w:rsidRPr="00C05C2D" w:rsidDel="00115BC9">
          <w:rPr>
            <w:rFonts w:ascii="Arial" w:hAnsi="Arial"/>
          </w:rPr>
          <w:delText>The amount calculated at the above rate will be increased under the provisions of the Company's effective Nuclear Construction Cost Recovery Schedule, including any applicable adjustments.</w:delText>
        </w:r>
      </w:del>
    </w:p>
    <w:p w14:paraId="0EC96AED" w14:textId="77777777" w:rsidR="00124D8B" w:rsidRPr="00C05C2D" w:rsidRDefault="00124D8B" w:rsidP="00124D8B">
      <w:pPr>
        <w:spacing w:before="120" w:after="120" w:line="200" w:lineRule="exact"/>
        <w:ind w:left="288" w:right="288"/>
        <w:jc w:val="center"/>
        <w:rPr>
          <w:rFonts w:ascii="Arial" w:hAnsi="Arial"/>
          <w:b/>
        </w:rPr>
      </w:pPr>
      <w:r w:rsidRPr="00C05C2D">
        <w:rPr>
          <w:rFonts w:ascii="Arial" w:hAnsi="Arial"/>
          <w:b/>
        </w:rPr>
        <w:t>DEMAND SIDE MANAGEMENT SCHEDULE:</w:t>
      </w:r>
    </w:p>
    <w:p w14:paraId="6017CD94" w14:textId="49983ACF" w:rsidR="00124D8B" w:rsidRPr="00C05C2D" w:rsidRDefault="00124D8B" w:rsidP="00124D8B">
      <w:pPr>
        <w:autoSpaceDE w:val="0"/>
        <w:autoSpaceDN w:val="0"/>
        <w:adjustRightInd w:val="0"/>
        <w:spacing w:before="120" w:after="120" w:line="200" w:lineRule="exact"/>
        <w:ind w:left="288" w:right="288"/>
        <w:jc w:val="both"/>
        <w:rPr>
          <w:rFonts w:ascii="Arial" w:hAnsi="Arial"/>
          <w:b/>
        </w:rPr>
      </w:pPr>
      <w:r w:rsidRPr="00C05C2D">
        <w:rPr>
          <w:rFonts w:ascii="Arial" w:hAnsi="Arial" w:cs="Arial"/>
        </w:rPr>
        <w:t xml:space="preserve">The amount calculated at the above rate will be increased under the provisions of the Company's </w:t>
      </w:r>
      <w:r>
        <w:rPr>
          <w:rFonts w:ascii="Arial" w:hAnsi="Arial" w:cs="Arial"/>
        </w:rPr>
        <w:t xml:space="preserve">effective </w:t>
      </w:r>
      <w:r w:rsidRPr="00C05C2D">
        <w:rPr>
          <w:rFonts w:ascii="Arial" w:hAnsi="Arial" w:cs="Arial"/>
        </w:rPr>
        <w:t>Demand Side Management Commercial Schedule, including any applicable adjustments.</w:t>
      </w:r>
    </w:p>
    <w:p w14:paraId="139BFBE7" w14:textId="7B6735C5" w:rsidR="00124D8B" w:rsidRPr="00C80565" w:rsidRDefault="00124D8B" w:rsidP="00BC5A13">
      <w:pPr>
        <w:spacing w:before="60" w:after="90"/>
        <w:ind w:left="270" w:right="216"/>
        <w:jc w:val="both"/>
        <w:rPr>
          <w:rFonts w:ascii="Arial" w:hAnsi="Arial"/>
        </w:rPr>
        <w:sectPr w:rsidR="00124D8B" w:rsidRPr="00C80565" w:rsidSect="00B0133D">
          <w:headerReference w:type="even" r:id="rId12"/>
          <w:headerReference w:type="default" r:id="rId13"/>
          <w:footerReference w:type="even" r:id="rId14"/>
          <w:footerReference w:type="default" r:id="rId15"/>
          <w:headerReference w:type="first" r:id="rId16"/>
          <w:footerReference w:type="first" r:id="rId17"/>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pPr>
    </w:p>
    <w:p w14:paraId="621B7BAC" w14:textId="3FE36B57" w:rsidR="00BC5A13" w:rsidRPr="00C80565" w:rsidRDefault="00BC5A13" w:rsidP="00BC5A13">
      <w:pPr>
        <w:spacing w:before="120" w:after="360" w:line="320" w:lineRule="exact"/>
        <w:ind w:left="288"/>
        <w:rPr>
          <w:rFonts w:ascii="Arial" w:hAnsi="Arial"/>
          <w:b/>
          <w:sz w:val="32"/>
        </w:rPr>
      </w:pPr>
      <w:r w:rsidRPr="00C80565">
        <w:rPr>
          <w:rFonts w:ascii="Arial" w:hAnsi="Arial"/>
          <w:b/>
          <w:sz w:val="32"/>
        </w:rPr>
        <w:lastRenderedPageBreak/>
        <w:t>SCHEDULE: “TOU-</w:t>
      </w:r>
      <w:r w:rsidR="003B454D">
        <w:rPr>
          <w:rFonts w:ascii="Arial" w:hAnsi="Arial"/>
          <w:b/>
          <w:sz w:val="32"/>
        </w:rPr>
        <w:t>EVC</w:t>
      </w:r>
      <w:r w:rsidR="00B87679">
        <w:rPr>
          <w:rFonts w:ascii="Arial" w:hAnsi="Arial"/>
          <w:b/>
          <w:sz w:val="32"/>
        </w:rPr>
        <w:t>-</w:t>
      </w:r>
      <w:del w:id="18" w:author="Author">
        <w:r w:rsidR="002A32A1" w:rsidDel="00115BC9">
          <w:rPr>
            <w:rFonts w:ascii="Arial" w:hAnsi="Arial"/>
            <w:b/>
            <w:sz w:val="32"/>
          </w:rPr>
          <w:delText>2</w:delText>
        </w:r>
      </w:del>
      <w:ins w:id="19" w:author="Author">
        <w:r w:rsidR="00115BC9">
          <w:rPr>
            <w:rFonts w:ascii="Arial" w:hAnsi="Arial"/>
            <w:b/>
            <w:sz w:val="32"/>
          </w:rPr>
          <w:t>3</w:t>
        </w:r>
      </w:ins>
      <w:r w:rsidRPr="00C80565">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08"/>
        <w:gridCol w:w="5564"/>
        <w:gridCol w:w="990"/>
        <w:gridCol w:w="1006"/>
      </w:tblGrid>
      <w:tr w:rsidR="00BC5A13" w:rsidRPr="00C80565" w14:paraId="7B978766" w14:textId="77777777" w:rsidTr="00BD46E5">
        <w:trPr>
          <w:trHeight w:hRule="exact" w:val="260"/>
          <w:jc w:val="center"/>
        </w:trPr>
        <w:tc>
          <w:tcPr>
            <w:tcW w:w="908" w:type="dxa"/>
            <w:shd w:val="pct5" w:color="auto" w:fill="auto"/>
          </w:tcPr>
          <w:p w14:paraId="53645C83"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w:t>
            </w:r>
          </w:p>
        </w:tc>
        <w:tc>
          <w:tcPr>
            <w:tcW w:w="5564" w:type="dxa"/>
            <w:shd w:val="pct5" w:color="auto" w:fill="auto"/>
          </w:tcPr>
          <w:p w14:paraId="4C3DDE10"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EFFECTIVE DATE</w:t>
            </w:r>
          </w:p>
        </w:tc>
        <w:tc>
          <w:tcPr>
            <w:tcW w:w="990" w:type="dxa"/>
            <w:shd w:val="pct5" w:color="auto" w:fill="auto"/>
          </w:tcPr>
          <w:p w14:paraId="7C7CE8CC"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REVISION</w:t>
            </w:r>
          </w:p>
        </w:tc>
        <w:tc>
          <w:tcPr>
            <w:tcW w:w="1006" w:type="dxa"/>
            <w:shd w:val="pct5" w:color="auto" w:fill="auto"/>
          </w:tcPr>
          <w:p w14:paraId="5EFBC3E8" w14:textId="77777777" w:rsidR="00BC5A13" w:rsidRPr="00C80565" w:rsidRDefault="00BC5A13" w:rsidP="0005502A">
            <w:pPr>
              <w:spacing w:after="120" w:line="280" w:lineRule="exact"/>
              <w:jc w:val="center"/>
              <w:rPr>
                <w:rFonts w:ascii="Arial" w:hAnsi="Arial"/>
                <w:b/>
                <w:sz w:val="16"/>
                <w:u w:val="single"/>
              </w:rPr>
            </w:pPr>
            <w:r w:rsidRPr="00C80565">
              <w:rPr>
                <w:rFonts w:ascii="Arial" w:hAnsi="Arial"/>
                <w:b/>
                <w:sz w:val="16"/>
                <w:u w:val="single"/>
              </w:rPr>
              <w:t>PAGE NO.</w:t>
            </w:r>
          </w:p>
        </w:tc>
      </w:tr>
      <w:tr w:rsidR="00BC5A13" w:rsidRPr="00C80565" w14:paraId="72FEF62B" w14:textId="77777777" w:rsidTr="00BD46E5">
        <w:trPr>
          <w:jc w:val="center"/>
        </w:trPr>
        <w:tc>
          <w:tcPr>
            <w:tcW w:w="908" w:type="dxa"/>
            <w:shd w:val="pct5" w:color="auto" w:fill="auto"/>
          </w:tcPr>
          <w:p w14:paraId="7F325860" w14:textId="1D463803" w:rsidR="00BC5A13" w:rsidRPr="00C80565" w:rsidRDefault="00BC5A13" w:rsidP="0005502A">
            <w:pPr>
              <w:spacing w:after="120" w:line="280" w:lineRule="exact"/>
              <w:jc w:val="center"/>
              <w:rPr>
                <w:rFonts w:ascii="Arial" w:hAnsi="Arial"/>
              </w:rPr>
            </w:pPr>
            <w:r w:rsidRPr="00C80565">
              <w:rPr>
                <w:rFonts w:ascii="Arial" w:hAnsi="Arial"/>
              </w:rPr>
              <w:t xml:space="preserve">2 of </w:t>
            </w:r>
            <w:r w:rsidR="006E4779">
              <w:rPr>
                <w:rFonts w:ascii="Arial" w:hAnsi="Arial"/>
              </w:rPr>
              <w:t>2</w:t>
            </w:r>
          </w:p>
        </w:tc>
        <w:tc>
          <w:tcPr>
            <w:tcW w:w="5564" w:type="dxa"/>
            <w:shd w:val="pct5" w:color="auto" w:fill="auto"/>
          </w:tcPr>
          <w:p w14:paraId="497552AF" w14:textId="25C680AE" w:rsidR="00BC5A13" w:rsidRPr="00C80565" w:rsidRDefault="00BC5A13" w:rsidP="0005502A">
            <w:pPr>
              <w:spacing w:after="120" w:line="280" w:lineRule="exact"/>
              <w:jc w:val="center"/>
              <w:rPr>
                <w:rFonts w:ascii="Arial" w:hAnsi="Arial"/>
              </w:rPr>
            </w:pPr>
            <w:r w:rsidRPr="00C80565">
              <w:rPr>
                <w:rFonts w:ascii="Arial" w:hAnsi="Arial"/>
              </w:rPr>
              <w:t xml:space="preserve">With Bills Rendered for the Billing Month of </w:t>
            </w:r>
            <w:del w:id="20" w:author="Author">
              <w:r w:rsidR="002A32A1" w:rsidDel="00115BC9">
                <w:rPr>
                  <w:rFonts w:ascii="Arial" w:hAnsi="Arial"/>
                </w:rPr>
                <w:delText>January</w:delText>
              </w:r>
            </w:del>
            <w:ins w:id="21" w:author="Author">
              <w:r w:rsidR="00115BC9">
                <w:rPr>
                  <w:rFonts w:ascii="Arial" w:hAnsi="Arial"/>
                </w:rPr>
                <w:t>April</w:t>
              </w:r>
            </w:ins>
            <w:r w:rsidR="002A32A1">
              <w:rPr>
                <w:rFonts w:ascii="Arial" w:hAnsi="Arial"/>
              </w:rPr>
              <w:t>, 2024</w:t>
            </w:r>
          </w:p>
        </w:tc>
        <w:tc>
          <w:tcPr>
            <w:tcW w:w="990" w:type="dxa"/>
            <w:shd w:val="pct5" w:color="auto" w:fill="auto"/>
          </w:tcPr>
          <w:p w14:paraId="34F1EE7F" w14:textId="77777777" w:rsidR="00BC5A13" w:rsidRPr="00C80565" w:rsidRDefault="00BC5A13" w:rsidP="0005502A">
            <w:pPr>
              <w:spacing w:after="120" w:line="280" w:lineRule="exact"/>
              <w:jc w:val="center"/>
              <w:rPr>
                <w:rFonts w:ascii="Arial" w:hAnsi="Arial"/>
              </w:rPr>
            </w:pPr>
            <w:r w:rsidRPr="00C80565">
              <w:rPr>
                <w:rFonts w:ascii="Arial" w:hAnsi="Arial"/>
              </w:rPr>
              <w:t>Original</w:t>
            </w:r>
          </w:p>
        </w:tc>
        <w:tc>
          <w:tcPr>
            <w:tcW w:w="1006" w:type="dxa"/>
            <w:shd w:val="pct5" w:color="auto" w:fill="auto"/>
          </w:tcPr>
          <w:p w14:paraId="40575FB2" w14:textId="0D1A015F" w:rsidR="00BC5A13" w:rsidRPr="00C80565" w:rsidRDefault="00B87679" w:rsidP="0005502A">
            <w:pPr>
              <w:spacing w:after="120" w:line="280" w:lineRule="exact"/>
              <w:jc w:val="center"/>
              <w:rPr>
                <w:rFonts w:ascii="Arial" w:hAnsi="Arial"/>
              </w:rPr>
            </w:pPr>
            <w:r>
              <w:rPr>
                <w:rFonts w:ascii="Arial" w:hAnsi="Arial"/>
              </w:rPr>
              <w:t>4.30</w:t>
            </w:r>
          </w:p>
        </w:tc>
      </w:tr>
    </w:tbl>
    <w:p w14:paraId="5E110F91" w14:textId="77777777" w:rsidR="00BC5A13" w:rsidRPr="00C80565" w:rsidRDefault="00BC5A13" w:rsidP="001C5B93">
      <w:pPr>
        <w:spacing w:before="360" w:after="120" w:line="200" w:lineRule="exact"/>
        <w:ind w:left="288" w:right="288"/>
        <w:jc w:val="center"/>
        <w:outlineLvl w:val="0"/>
        <w:rPr>
          <w:rFonts w:ascii="Arial" w:hAnsi="Arial"/>
          <w:b/>
        </w:rPr>
      </w:pPr>
      <w:r w:rsidRPr="00C80565">
        <w:rPr>
          <w:rFonts w:ascii="Arial" w:hAnsi="Arial"/>
          <w:b/>
        </w:rPr>
        <w:t xml:space="preserve">FUEL COST RECOVERY: </w:t>
      </w:r>
    </w:p>
    <w:p w14:paraId="4F8F1DFE" w14:textId="77777777" w:rsidR="00BC5A13" w:rsidRPr="00C80565" w:rsidRDefault="00BC5A13" w:rsidP="001C5B93">
      <w:pPr>
        <w:spacing w:before="120" w:after="120"/>
        <w:ind w:left="288" w:right="288"/>
        <w:jc w:val="both"/>
        <w:rPr>
          <w:rFonts w:ascii="Arial" w:hAnsi="Arial"/>
        </w:rPr>
      </w:pPr>
      <w:r w:rsidRPr="00C80565">
        <w:rPr>
          <w:rFonts w:ascii="Arial" w:hAnsi="Arial"/>
        </w:rPr>
        <w:t>The amount calculated at the above rate will be increased under the provisions of the Company's effective Fuel Cost Recovery Schedules in the manner ordered by the Georgia Public Service Commission, including any applicable adjustments.</w:t>
      </w:r>
    </w:p>
    <w:p w14:paraId="407E7DD4" w14:textId="77777777" w:rsidR="00BC5A13" w:rsidRPr="00C80565" w:rsidRDefault="00BC5A13" w:rsidP="001C5B93">
      <w:pPr>
        <w:spacing w:before="120" w:after="120" w:line="200" w:lineRule="exact"/>
        <w:ind w:left="288" w:right="288"/>
        <w:jc w:val="center"/>
        <w:outlineLvl w:val="0"/>
        <w:rPr>
          <w:rFonts w:ascii="Arial" w:hAnsi="Arial"/>
          <w:b/>
        </w:rPr>
      </w:pPr>
      <w:r w:rsidRPr="00C80565">
        <w:rPr>
          <w:rFonts w:ascii="Arial" w:hAnsi="Arial"/>
          <w:b/>
        </w:rPr>
        <w:t>MUNICIPAL FRANCHISE FEE:</w:t>
      </w:r>
    </w:p>
    <w:p w14:paraId="4FADFEB6" w14:textId="77777777" w:rsidR="00BC5A13" w:rsidRPr="00C80565" w:rsidRDefault="00BC5A13" w:rsidP="001C5B93">
      <w:pPr>
        <w:spacing w:before="120" w:after="120"/>
        <w:ind w:left="288" w:right="288"/>
        <w:jc w:val="both"/>
        <w:rPr>
          <w:rFonts w:ascii="Helv" w:hAnsi="Helv"/>
        </w:rPr>
      </w:pPr>
      <w:r w:rsidRPr="00C80565">
        <w:rPr>
          <w:rFonts w:ascii="Arial" w:hAnsi="Arial"/>
        </w:rPr>
        <w:t xml:space="preserve">The bill calculated under this tariff will be increased under the provisions of the Company's </w:t>
      </w:r>
      <w:r>
        <w:rPr>
          <w:rFonts w:ascii="Arial" w:hAnsi="Arial"/>
        </w:rPr>
        <w:t xml:space="preserve">effective </w:t>
      </w:r>
      <w:r w:rsidRPr="00C80565">
        <w:rPr>
          <w:rFonts w:ascii="Arial" w:hAnsi="Arial"/>
        </w:rPr>
        <w:t>Municipal Franchise Fee Schedule, including any applicable adjustments.</w:t>
      </w:r>
    </w:p>
    <w:p w14:paraId="3EC43029" w14:textId="77777777" w:rsidR="003B454D" w:rsidRPr="003B454D" w:rsidRDefault="003B454D" w:rsidP="001C5B93">
      <w:pPr>
        <w:spacing w:before="120" w:after="120" w:line="200" w:lineRule="exact"/>
        <w:ind w:left="662" w:right="288" w:hanging="374"/>
        <w:jc w:val="center"/>
        <w:rPr>
          <w:rFonts w:ascii="Arial" w:hAnsi="Arial"/>
          <w:b/>
          <w:caps/>
        </w:rPr>
      </w:pPr>
      <w:r w:rsidRPr="003B454D">
        <w:rPr>
          <w:rFonts w:ascii="Arial" w:hAnsi="Arial"/>
          <w:b/>
          <w:caps/>
        </w:rPr>
        <w:t>On-peak:</w:t>
      </w:r>
    </w:p>
    <w:p w14:paraId="07786FF0" w14:textId="77777777" w:rsidR="003B454D" w:rsidRPr="003B454D" w:rsidRDefault="003B454D" w:rsidP="001C5B93">
      <w:pPr>
        <w:spacing w:before="120" w:after="120" w:line="200" w:lineRule="exact"/>
        <w:ind w:left="288" w:right="288"/>
        <w:jc w:val="both"/>
        <w:rPr>
          <w:rFonts w:ascii="Arial" w:hAnsi="Arial"/>
        </w:rPr>
      </w:pPr>
      <w:r w:rsidRPr="003B454D">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326AF1E7" w14:textId="77777777" w:rsidR="003B454D" w:rsidRPr="003B454D" w:rsidRDefault="003B454D" w:rsidP="001C5B93">
      <w:pPr>
        <w:spacing w:before="120" w:after="120" w:line="200" w:lineRule="exact"/>
        <w:ind w:left="576" w:right="288" w:hanging="288"/>
        <w:jc w:val="center"/>
        <w:rPr>
          <w:rFonts w:ascii="Arial" w:hAnsi="Arial"/>
          <w:caps/>
        </w:rPr>
      </w:pPr>
      <w:r w:rsidRPr="003B454D">
        <w:rPr>
          <w:rFonts w:ascii="Arial" w:hAnsi="Arial"/>
          <w:b/>
          <w:caps/>
        </w:rPr>
        <w:t>off-peak:</w:t>
      </w:r>
      <w:r w:rsidRPr="003B454D">
        <w:rPr>
          <w:rFonts w:ascii="Arial" w:hAnsi="Arial"/>
          <w:caps/>
        </w:rPr>
        <w:t xml:space="preserve"> </w:t>
      </w:r>
    </w:p>
    <w:p w14:paraId="4BFDD557" w14:textId="6374B501" w:rsidR="003B454D" w:rsidRDefault="003B454D" w:rsidP="003917C6">
      <w:pPr>
        <w:spacing w:before="120" w:after="240" w:line="200" w:lineRule="exact"/>
        <w:ind w:left="288" w:right="288"/>
        <w:jc w:val="both"/>
        <w:rPr>
          <w:rFonts w:ascii="Arial" w:hAnsi="Arial"/>
          <w:b/>
          <w:caps/>
        </w:rPr>
      </w:pPr>
      <w:r w:rsidRPr="003B454D">
        <w:rPr>
          <w:rFonts w:ascii="Arial" w:hAnsi="Arial"/>
        </w:rPr>
        <w:t>The Off-Peak period is defined as all hours not included above in the On-Peak period including all weekends and the calendar months of October through May (Winter Months).</w:t>
      </w:r>
    </w:p>
    <w:p w14:paraId="5336B823" w14:textId="4065991A" w:rsidR="00560FEE" w:rsidRPr="00560FEE" w:rsidRDefault="00560FEE" w:rsidP="003917C6">
      <w:pPr>
        <w:spacing w:before="240" w:after="120"/>
        <w:ind w:left="288" w:right="288"/>
        <w:jc w:val="center"/>
        <w:rPr>
          <w:rFonts w:ascii="Arial" w:hAnsi="Arial"/>
          <w:b/>
        </w:rPr>
      </w:pPr>
      <w:r w:rsidRPr="00560FEE">
        <w:rPr>
          <w:rFonts w:ascii="Arial" w:hAnsi="Arial"/>
          <w:b/>
        </w:rPr>
        <w:t>DETERMINATION OF BILLING DEMAND:</w:t>
      </w:r>
    </w:p>
    <w:p w14:paraId="680B2006" w14:textId="50D3E188" w:rsidR="003B299E" w:rsidRPr="00560FEE" w:rsidRDefault="00560FEE" w:rsidP="001C5B93">
      <w:pPr>
        <w:spacing w:before="120" w:after="360"/>
        <w:ind w:left="288" w:right="288"/>
        <w:jc w:val="both"/>
        <w:rPr>
          <w:rFonts w:ascii="Arial" w:hAnsi="Arial"/>
          <w:bCs/>
        </w:rPr>
      </w:pPr>
      <w:r w:rsidRPr="00560FEE">
        <w:rPr>
          <w:rFonts w:ascii="Arial" w:hAnsi="Arial"/>
          <w:bCs/>
        </w:rPr>
        <w:t xml:space="preserve">Maximum kW: Maximum kW shall be the highest </w:t>
      </w:r>
      <w:r w:rsidR="00F05C1C">
        <w:rPr>
          <w:rFonts w:ascii="Arial" w:hAnsi="Arial"/>
          <w:bCs/>
        </w:rPr>
        <w:t>30</w:t>
      </w:r>
      <w:r w:rsidRPr="00560FEE">
        <w:rPr>
          <w:rFonts w:ascii="Arial" w:hAnsi="Arial"/>
          <w:bCs/>
        </w:rPr>
        <w:t>-minute kW measurement during the current month.</w:t>
      </w:r>
    </w:p>
    <w:p w14:paraId="1518C296" w14:textId="77777777" w:rsidR="00BC5A13" w:rsidRPr="00C80565" w:rsidRDefault="00BC5A13" w:rsidP="001C5B93">
      <w:pPr>
        <w:spacing w:before="120" w:after="120" w:line="200" w:lineRule="exact"/>
        <w:ind w:left="288" w:right="288"/>
        <w:jc w:val="center"/>
        <w:outlineLvl w:val="0"/>
        <w:rPr>
          <w:rFonts w:ascii="Arial" w:hAnsi="Arial"/>
          <w:b/>
        </w:rPr>
      </w:pPr>
      <w:r w:rsidRPr="00C80565">
        <w:rPr>
          <w:rFonts w:ascii="Arial" w:hAnsi="Arial"/>
          <w:b/>
        </w:rPr>
        <w:t>TERM OF CONTRACT:</w:t>
      </w:r>
    </w:p>
    <w:p w14:paraId="71EDAF02" w14:textId="11EE55CD" w:rsidR="00BC5A13" w:rsidRDefault="00F05C1C" w:rsidP="00BC5A13">
      <w:pPr>
        <w:spacing w:before="120" w:after="120"/>
        <w:ind w:left="288" w:right="230"/>
        <w:jc w:val="both"/>
        <w:rPr>
          <w:rFonts w:ascii="Arial" w:hAnsi="Arial"/>
        </w:rPr>
      </w:pPr>
      <w:r>
        <w:rPr>
          <w:rFonts w:ascii="Arial" w:hAnsi="Arial"/>
        </w:rPr>
        <w:t xml:space="preserve">One </w:t>
      </w:r>
      <w:r w:rsidR="00BC5A13" w:rsidRPr="00C80565">
        <w:rPr>
          <w:rFonts w:ascii="Arial" w:hAnsi="Arial"/>
        </w:rPr>
        <w:t>(</w:t>
      </w:r>
      <w:r>
        <w:rPr>
          <w:rFonts w:ascii="Arial" w:hAnsi="Arial"/>
        </w:rPr>
        <w:t>1</w:t>
      </w:r>
      <w:r w:rsidR="00BC5A13" w:rsidRPr="00C80565">
        <w:rPr>
          <w:rFonts w:ascii="Arial" w:hAnsi="Arial"/>
        </w:rPr>
        <w:t>) year</w:t>
      </w:r>
      <w:r>
        <w:rPr>
          <w:rFonts w:ascii="Arial" w:hAnsi="Arial"/>
        </w:rPr>
        <w:t>.</w:t>
      </w:r>
    </w:p>
    <w:p w14:paraId="465FDA9C" w14:textId="77777777" w:rsidR="00BC5A13" w:rsidRPr="00C80565" w:rsidRDefault="00BC5A13" w:rsidP="003917C6">
      <w:pPr>
        <w:spacing w:before="240" w:after="120" w:line="200" w:lineRule="exact"/>
        <w:ind w:left="288" w:right="288"/>
        <w:jc w:val="center"/>
        <w:outlineLvl w:val="0"/>
        <w:rPr>
          <w:rFonts w:ascii="Arial" w:hAnsi="Arial"/>
          <w:b/>
        </w:rPr>
      </w:pPr>
      <w:r w:rsidRPr="00C80565">
        <w:rPr>
          <w:rFonts w:ascii="Arial" w:hAnsi="Arial"/>
          <w:b/>
        </w:rPr>
        <w:t>GENERAL TERMS &amp; CONDITIONS:</w:t>
      </w:r>
    </w:p>
    <w:p w14:paraId="66526850" w14:textId="77777777" w:rsidR="00BC5A13" w:rsidRPr="00C80565" w:rsidRDefault="00BC5A13" w:rsidP="003917C6">
      <w:pPr>
        <w:spacing w:before="120" w:after="240"/>
        <w:ind w:left="288" w:right="288"/>
        <w:jc w:val="both"/>
        <w:rPr>
          <w:rFonts w:ascii="Arial" w:hAnsi="Arial"/>
        </w:rPr>
      </w:pPr>
      <w:r w:rsidRPr="00C80565">
        <w:rPr>
          <w:rFonts w:ascii="Arial" w:hAnsi="Arial"/>
        </w:rPr>
        <w:t>The bill calculated under this tariff is subject to change in such an amount as may be approved and/or amended by the Georgia Public Service Commission under the provisions of applicable riders</w:t>
      </w:r>
      <w:r w:rsidRPr="00C80565">
        <w:t xml:space="preserve"> </w:t>
      </w:r>
      <w:r w:rsidRPr="00C80565">
        <w:rPr>
          <w:rFonts w:ascii="Arial" w:hAnsi="Arial"/>
        </w:rPr>
        <w:t>and other schedules.</w:t>
      </w:r>
    </w:p>
    <w:p w14:paraId="0278B682" w14:textId="77777777" w:rsidR="00BC5A13" w:rsidRPr="00C80565" w:rsidRDefault="00BC5A13" w:rsidP="003917C6">
      <w:pPr>
        <w:spacing w:before="240"/>
        <w:ind w:left="288" w:right="288"/>
        <w:jc w:val="both"/>
        <w:rPr>
          <w:rFonts w:ascii="Arial" w:hAnsi="Arial"/>
        </w:rPr>
      </w:pPr>
      <w:r w:rsidRPr="00C80565">
        <w:rPr>
          <w:rFonts w:ascii="Arial" w:hAnsi="Arial"/>
        </w:rPr>
        <w:t>Service hereunder is subject to the Rules and Regulations for Electric Service on file with the Georgia Public Service Commission.</w:t>
      </w:r>
    </w:p>
    <w:p w14:paraId="62F89810" w14:textId="77777777" w:rsidR="008B56EE" w:rsidRDefault="008B56EE"/>
    <w:sectPr w:rsidR="008B56EE" w:rsidSect="00B0133D">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A0E7E" w14:textId="77777777" w:rsidR="00540531" w:rsidRDefault="00540531" w:rsidP="003B299E">
      <w:r>
        <w:separator/>
      </w:r>
    </w:p>
  </w:endnote>
  <w:endnote w:type="continuationSeparator" w:id="0">
    <w:p w14:paraId="37EF9BB1" w14:textId="77777777" w:rsidR="00540531" w:rsidRDefault="00540531" w:rsidP="003B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F09B" w14:textId="77777777" w:rsidR="00C7255D" w:rsidRDefault="00C72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2D31" w14:textId="77777777" w:rsidR="00C7255D" w:rsidRDefault="00C72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BACB" w14:textId="77777777" w:rsidR="00C7255D" w:rsidRDefault="00C72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89BB" w14:textId="77777777" w:rsidR="00540531" w:rsidRDefault="00540531" w:rsidP="003B299E">
      <w:r>
        <w:separator/>
      </w:r>
    </w:p>
  </w:footnote>
  <w:footnote w:type="continuationSeparator" w:id="0">
    <w:p w14:paraId="362EA1C0" w14:textId="77777777" w:rsidR="00540531" w:rsidRDefault="00540531" w:rsidP="003B2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E002" w14:textId="77777777" w:rsidR="00C7255D" w:rsidRDefault="00C72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316E" w14:textId="795C015C" w:rsidR="0059274A" w:rsidRDefault="00592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9284" w14:textId="77777777" w:rsidR="00C7255D" w:rsidRDefault="00C725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ocumentProtection w:edit="readOnly" w:enforcement="1" w:cryptProviderType="rsaAES" w:cryptAlgorithmClass="hash" w:cryptAlgorithmType="typeAny" w:cryptAlgorithmSid="14" w:cryptSpinCount="100000" w:hash="KGsXD3aMXWxVaR7gTuC3EZVoFqKZe0UVdLT5NH7hYSSUyV84+enrWJGHJhMeWON+9uhV9j1u/CZmaKyf9DMBiw==" w:salt="1D5uxpn807ZIvmbmImyxj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A13"/>
    <w:rsid w:val="000B6B29"/>
    <w:rsid w:val="000F6822"/>
    <w:rsid w:val="00115BC9"/>
    <w:rsid w:val="00124D8B"/>
    <w:rsid w:val="001305A9"/>
    <w:rsid w:val="001C5B93"/>
    <w:rsid w:val="001F0DF6"/>
    <w:rsid w:val="001F7ED8"/>
    <w:rsid w:val="002A32A1"/>
    <w:rsid w:val="003917C6"/>
    <w:rsid w:val="003B299E"/>
    <w:rsid w:val="003B454D"/>
    <w:rsid w:val="003C0A52"/>
    <w:rsid w:val="004E600B"/>
    <w:rsid w:val="00540531"/>
    <w:rsid w:val="00556F67"/>
    <w:rsid w:val="00560FEE"/>
    <w:rsid w:val="0059274A"/>
    <w:rsid w:val="005A36A3"/>
    <w:rsid w:val="005A6D48"/>
    <w:rsid w:val="005B22E4"/>
    <w:rsid w:val="005E7EE5"/>
    <w:rsid w:val="006E4779"/>
    <w:rsid w:val="00705740"/>
    <w:rsid w:val="00715692"/>
    <w:rsid w:val="00725972"/>
    <w:rsid w:val="00782A8F"/>
    <w:rsid w:val="008B56EE"/>
    <w:rsid w:val="008F357F"/>
    <w:rsid w:val="00924B9E"/>
    <w:rsid w:val="00945FDA"/>
    <w:rsid w:val="00A134E6"/>
    <w:rsid w:val="00AE1044"/>
    <w:rsid w:val="00B87679"/>
    <w:rsid w:val="00BC5A13"/>
    <w:rsid w:val="00BD46E5"/>
    <w:rsid w:val="00C207C6"/>
    <w:rsid w:val="00C7255D"/>
    <w:rsid w:val="00DB1796"/>
    <w:rsid w:val="00DF3DEA"/>
    <w:rsid w:val="00E707EB"/>
    <w:rsid w:val="00EA248B"/>
    <w:rsid w:val="00EF2D94"/>
    <w:rsid w:val="00F05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D9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A1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C5A13"/>
    <w:pPr>
      <w:keepNext/>
      <w:tabs>
        <w:tab w:val="center" w:pos="720"/>
        <w:tab w:val="left" w:pos="1080"/>
        <w:tab w:val="left" w:pos="1440"/>
        <w:tab w:val="right" w:leader="dot" w:pos="8352"/>
      </w:tabs>
      <w:ind w:left="360" w:hanging="360"/>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5A13"/>
    <w:rPr>
      <w:rFonts w:ascii="Arial" w:eastAsia="Times New Roman" w:hAnsi="Arial" w:cs="Times New Roman"/>
      <w:b/>
      <w:sz w:val="20"/>
      <w:szCs w:val="20"/>
    </w:rPr>
  </w:style>
  <w:style w:type="paragraph" w:styleId="Header">
    <w:name w:val="header"/>
    <w:basedOn w:val="Normal"/>
    <w:link w:val="HeaderChar"/>
    <w:rsid w:val="00BC5A13"/>
    <w:pPr>
      <w:tabs>
        <w:tab w:val="center" w:pos="4320"/>
        <w:tab w:val="right" w:pos="8640"/>
      </w:tabs>
    </w:pPr>
    <w:rPr>
      <w:rFonts w:ascii="CG Times" w:hAnsi="CG Times"/>
    </w:rPr>
  </w:style>
  <w:style w:type="character" w:customStyle="1" w:styleId="HeaderChar">
    <w:name w:val="Header Char"/>
    <w:basedOn w:val="DefaultParagraphFont"/>
    <w:link w:val="Header"/>
    <w:rsid w:val="00BC5A13"/>
    <w:rPr>
      <w:rFonts w:ascii="CG Times" w:eastAsia="Times New Roman" w:hAnsi="CG Times" w:cs="Times New Roman"/>
      <w:sz w:val="20"/>
      <w:szCs w:val="20"/>
    </w:rPr>
  </w:style>
  <w:style w:type="paragraph" w:styleId="Footer">
    <w:name w:val="footer"/>
    <w:basedOn w:val="Normal"/>
    <w:link w:val="FooterChar"/>
    <w:rsid w:val="00BC5A13"/>
    <w:pPr>
      <w:tabs>
        <w:tab w:val="center" w:pos="4320"/>
        <w:tab w:val="right" w:pos="8640"/>
      </w:tabs>
    </w:pPr>
  </w:style>
  <w:style w:type="character" w:customStyle="1" w:styleId="FooterChar">
    <w:name w:val="Footer Char"/>
    <w:basedOn w:val="DefaultParagraphFont"/>
    <w:link w:val="Footer"/>
    <w:rsid w:val="00BC5A1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F05C1C"/>
    <w:rPr>
      <w:sz w:val="16"/>
      <w:szCs w:val="16"/>
    </w:rPr>
  </w:style>
  <w:style w:type="paragraph" w:styleId="CommentText">
    <w:name w:val="annotation text"/>
    <w:basedOn w:val="Normal"/>
    <w:link w:val="CommentTextChar"/>
    <w:uiPriority w:val="99"/>
    <w:unhideWhenUsed/>
    <w:rsid w:val="00F05C1C"/>
  </w:style>
  <w:style w:type="character" w:customStyle="1" w:styleId="CommentTextChar">
    <w:name w:val="Comment Text Char"/>
    <w:basedOn w:val="DefaultParagraphFont"/>
    <w:link w:val="CommentText"/>
    <w:uiPriority w:val="99"/>
    <w:rsid w:val="00F05C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5C1C"/>
    <w:rPr>
      <w:b/>
      <w:bCs/>
    </w:rPr>
  </w:style>
  <w:style w:type="character" w:customStyle="1" w:styleId="CommentSubjectChar">
    <w:name w:val="Comment Subject Char"/>
    <w:basedOn w:val="CommentTextChar"/>
    <w:link w:val="CommentSubject"/>
    <w:uiPriority w:val="99"/>
    <w:semiHidden/>
    <w:rsid w:val="00F05C1C"/>
    <w:rPr>
      <w:rFonts w:ascii="Times New Roman" w:eastAsia="Times New Roman" w:hAnsi="Times New Roman" w:cs="Times New Roman"/>
      <w:b/>
      <w:bCs/>
      <w:sz w:val="20"/>
      <w:szCs w:val="20"/>
    </w:rPr>
  </w:style>
  <w:style w:type="paragraph" w:styleId="Revision">
    <w:name w:val="Revision"/>
    <w:hidden/>
    <w:uiPriority w:val="99"/>
    <w:semiHidden/>
    <w:rsid w:val="00B8767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89016C3DF2C24D9A28986EB1EF0BBB" ma:contentTypeVersion="6" ma:contentTypeDescription="Create a new document." ma:contentTypeScope="" ma:versionID="43022055df9625ee1570cd6caf3e44b0">
  <xsd:schema xmlns:xsd="http://www.w3.org/2001/XMLSchema" xmlns:xs="http://www.w3.org/2001/XMLSchema" xmlns:p="http://schemas.microsoft.com/office/2006/metadata/properties" xmlns:ns3="2997c536-c8ec-414e-b244-b37fbb332508" xmlns:ns4="797a227d-3c8d-4629-8288-6f47082470d3" targetNamespace="http://schemas.microsoft.com/office/2006/metadata/properties" ma:root="true" ma:fieldsID="8cc63cb260f3cd21ac675e6f1c110151" ns3:_="" ns4:_="">
    <xsd:import namespace="2997c536-c8ec-414e-b244-b37fbb332508"/>
    <xsd:import namespace="797a227d-3c8d-4629-8288-6f47082470d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7c536-c8ec-414e-b244-b37fbb3325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7a227d-3c8d-4629-8288-6f47082470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35BB97-43D1-4879-B1BE-D0F8EE4BD0AA}">
  <ds:schemaRefs>
    <ds:schemaRef ds:uri="http://schemas.microsoft.com/sharepoint/v3/contenttype/forms"/>
  </ds:schemaRefs>
</ds:datastoreItem>
</file>

<file path=customXml/itemProps2.xml><?xml version="1.0" encoding="utf-8"?>
<ds:datastoreItem xmlns:ds="http://schemas.openxmlformats.org/officeDocument/2006/customXml" ds:itemID="{56F209F6-4270-468F-87F1-66D2AD15F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7c536-c8ec-414e-b244-b37fbb332508"/>
    <ds:schemaRef ds:uri="797a227d-3c8d-4629-8288-6f47082470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215D98-3D12-47F8-8414-CC3D89225A78}">
  <ds:schemaRefs>
    <ds:schemaRef ds:uri="http://schemas.openxmlformats.org/officeDocument/2006/bibliography"/>
  </ds:schemaRefs>
</ds:datastoreItem>
</file>

<file path=customXml/itemProps4.xml><?xml version="1.0" encoding="utf-8"?>
<ds:datastoreItem xmlns:ds="http://schemas.openxmlformats.org/officeDocument/2006/customXml" ds:itemID="{E965FD68-B966-4974-9D21-4229B57102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3424</Characters>
  <Application>Microsoft Office Word</Application>
  <DocSecurity>8</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2023-10-16T15:23:00Z</dcterms:created>
  <dcterms:modified xsi:type="dcterms:W3CDTF">2023-10-27T17:11:00Z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0x0101004189016C3DF2C24D9A28986EB1EF0BBB</vt:lpwstr>
  </property>
</Properties>
</file>